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683D4629"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275ACE">
        <w:rPr>
          <w:rFonts w:ascii="Inter" w:hAnsi="Inter"/>
          <w:sz w:val="21"/>
        </w:rPr>
        <w:t>košele dlhý a krátky rukáv</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42EBF696" w:rsidR="00A2518C" w:rsidRPr="00DF27E2" w:rsidRDefault="00A2518C" w:rsidP="00A2518C">
      <w:pPr>
        <w:pStyle w:val="Hlavika"/>
        <w:numPr>
          <w:ilvl w:val="0"/>
          <w:numId w:val="6"/>
        </w:numPr>
        <w:tabs>
          <w:tab w:val="center" w:pos="5670"/>
        </w:tabs>
        <w:jc w:val="both"/>
        <w:rPr>
          <w:rFonts w:ascii="Inter" w:hAnsi="Inter"/>
          <w:bCs/>
          <w:color w:val="EE0000"/>
          <w:sz w:val="21"/>
          <w:szCs w:val="21"/>
        </w:rPr>
      </w:pPr>
      <w:r w:rsidRPr="00DF27E2">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sidRPr="00DF27E2">
        <w:rPr>
          <w:rFonts w:ascii="Inter" w:hAnsi="Inter"/>
          <w:bCs/>
          <w:sz w:val="21"/>
          <w:szCs w:val="21"/>
        </w:rPr>
        <w:t xml:space="preserve">, napríklad zmeny v umiestnení nášiviek, úprava vzdialenosti gombíkov, vreciek, manžiet goliera a pod. </w:t>
      </w:r>
      <w:r w:rsidRPr="00DF27E2">
        <w:rPr>
          <w:rFonts w:ascii="Inter" w:hAnsi="Inter"/>
          <w:bCs/>
          <w:sz w:val="21"/>
          <w:szCs w:val="21"/>
        </w:rPr>
        <w:t>Jedná sa o malé percento úpravy strihu (napr. do 10 %), a až po vzájomnom odsúhlasení zmien budú dodávky pokračovať podľa nových kritérií.</w:t>
      </w:r>
    </w:p>
    <w:p w14:paraId="0103E4A4" w14:textId="77777777" w:rsidR="00DF27E2" w:rsidRPr="00DF27E2" w:rsidRDefault="00DF27E2" w:rsidP="00DF27E2">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Default="00A2518C" w:rsidP="00A2518C">
      <w:pPr>
        <w:pStyle w:val="Normlny1"/>
        <w:tabs>
          <w:tab w:val="left" w:pos="-142"/>
          <w:tab w:val="left" w:pos="851"/>
          <w:tab w:val="left" w:pos="993"/>
        </w:tabs>
        <w:jc w:val="center"/>
        <w:rPr>
          <w:rFonts w:ascii="Inter" w:hAnsi="Inter"/>
          <w:b/>
          <w:bCs/>
          <w:sz w:val="21"/>
          <w:szCs w:val="21"/>
        </w:rPr>
      </w:pPr>
    </w:p>
    <w:p w14:paraId="198BBB06" w14:textId="77777777" w:rsidR="00281143" w:rsidRDefault="00281143" w:rsidP="00A2518C">
      <w:pPr>
        <w:pStyle w:val="Normlny1"/>
        <w:tabs>
          <w:tab w:val="left" w:pos="-142"/>
          <w:tab w:val="left" w:pos="851"/>
          <w:tab w:val="left" w:pos="993"/>
        </w:tabs>
        <w:jc w:val="center"/>
        <w:rPr>
          <w:rFonts w:ascii="Inter" w:hAnsi="Inter"/>
          <w:b/>
          <w:bCs/>
          <w:sz w:val="21"/>
          <w:szCs w:val="21"/>
        </w:rPr>
      </w:pPr>
    </w:p>
    <w:p w14:paraId="30E1E315" w14:textId="77777777" w:rsidR="00281143" w:rsidRPr="00FE6A2F" w:rsidRDefault="00281143" w:rsidP="00A2518C">
      <w:pPr>
        <w:pStyle w:val="Normlny1"/>
        <w:tabs>
          <w:tab w:val="left" w:pos="-142"/>
          <w:tab w:val="left" w:pos="851"/>
          <w:tab w:val="left" w:pos="993"/>
        </w:tabs>
        <w:jc w:val="center"/>
        <w:rPr>
          <w:rFonts w:ascii="Inter" w:hAnsi="Inter"/>
          <w:b/>
          <w:bCs/>
          <w:sz w:val="21"/>
          <w:szCs w:val="21"/>
        </w:rPr>
      </w:pPr>
    </w:p>
    <w:p w14:paraId="2DA3A335"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2A2D2B47"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5F7B6E">
        <w:rPr>
          <w:rStyle w:val="Predvolenpsmoodseku1"/>
          <w:rFonts w:ascii="Inter" w:hAnsi="Inter" w:cs="Times New Roman"/>
          <w:b/>
          <w:bCs/>
          <w:sz w:val="21"/>
          <w:szCs w:val="21"/>
        </w:rPr>
        <w:t>144 211,38</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593516" w:rsidRPr="00593516">
        <w:rPr>
          <w:rFonts w:ascii="Inter" w:hAnsi="Inter"/>
          <w:sz w:val="21"/>
          <w:szCs w:val="21"/>
        </w:rPr>
        <w:t>stoštyridsaťštyritisícdvestojedenásť eur a tridsaťosem centov</w:t>
      </w:r>
      <w:r w:rsidRPr="00FE6A2F">
        <w:rPr>
          <w:rStyle w:val="Predvolenpsmoodseku1"/>
          <w:rFonts w:ascii="Inter" w:hAnsi="Inter" w:cs="Times New Roman"/>
          <w:sz w:val="21"/>
          <w:szCs w:val="21"/>
        </w:rPr>
        <w:t xml:space="preserve">) </w:t>
      </w:r>
      <w:ins w:id="2" w:author="Drevová Adriana, Ing" w:date="2025-10-31T10:48:00Z" w16du:dateUtc="2025-10-31T09:48:00Z">
        <w:r w:rsidR="00E32402">
          <w:rPr>
            <w:rStyle w:val="Predvolenpsmoodseku1"/>
            <w:rFonts w:ascii="Inter" w:hAnsi="Inter" w:cs="Times New Roman"/>
            <w:sz w:val="21"/>
            <w:szCs w:val="21"/>
          </w:rPr>
          <w:t>bez</w:t>
        </w:r>
      </w:ins>
      <w:del w:id="3" w:author="Drevová Adriana, Ing" w:date="2025-10-31T10:48:00Z" w16du:dateUtc="2025-10-31T09:48:00Z">
        <w:r w:rsidRPr="00FE6A2F" w:rsidDel="00E32402">
          <w:rPr>
            <w:rStyle w:val="Predvolenpsmoodseku1"/>
            <w:rFonts w:ascii="Inter" w:hAnsi="Inter" w:cs="Times New Roman"/>
            <w:sz w:val="21"/>
            <w:szCs w:val="21"/>
          </w:rPr>
          <w:delText>vrátane</w:delText>
        </w:r>
      </w:del>
      <w:r w:rsidRPr="00FE6A2F">
        <w:rPr>
          <w:rStyle w:val="Predvolenpsmoodseku1"/>
          <w:rFonts w:ascii="Inter" w:hAnsi="Inter" w:cs="Times New Roman"/>
          <w:sz w:val="21"/>
          <w:szCs w:val="21"/>
        </w:rPr>
        <w:t>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529DEC8F" w14:textId="77777777" w:rsidR="00281143" w:rsidRDefault="00281143" w:rsidP="00281143">
      <w:pPr>
        <w:pStyle w:val="Odsekzoznamu1"/>
        <w:widowControl/>
        <w:jc w:val="both"/>
        <w:rPr>
          <w:rFonts w:ascii="Inter" w:hAnsi="Inter"/>
          <w:sz w:val="21"/>
        </w:rPr>
      </w:pPr>
    </w:p>
    <w:p w14:paraId="16BF29EB" w14:textId="77777777" w:rsidR="00281143" w:rsidRDefault="00281143" w:rsidP="00281143">
      <w:pPr>
        <w:pStyle w:val="Odsekzoznamu1"/>
        <w:widowControl/>
        <w:jc w:val="both"/>
        <w:rPr>
          <w:rFonts w:ascii="Inter" w:hAnsi="Inter"/>
          <w:sz w:val="21"/>
        </w:rPr>
      </w:pPr>
    </w:p>
    <w:p w14:paraId="2FD82509" w14:textId="77777777" w:rsidR="00281143" w:rsidRDefault="00281143" w:rsidP="00281143">
      <w:pPr>
        <w:pStyle w:val="Odsekzoznamu1"/>
        <w:widowControl/>
        <w:jc w:val="both"/>
        <w:rPr>
          <w:rFonts w:ascii="Inter" w:hAnsi="Inter"/>
          <w:sz w:val="21"/>
        </w:rPr>
      </w:pPr>
    </w:p>
    <w:p w14:paraId="48112C05" w14:textId="77777777" w:rsidR="00281143" w:rsidRDefault="00281143" w:rsidP="00281143">
      <w:pPr>
        <w:pStyle w:val="Odsekzoznamu1"/>
        <w:widowControl/>
        <w:jc w:val="both"/>
        <w:rPr>
          <w:rFonts w:ascii="Inter" w:hAnsi="Inter"/>
          <w:sz w:val="21"/>
        </w:rPr>
      </w:pPr>
    </w:p>
    <w:p w14:paraId="094E7085" w14:textId="77777777" w:rsidR="00281143" w:rsidRPr="00FE6A2F" w:rsidRDefault="00281143" w:rsidP="00281143">
      <w:pPr>
        <w:pStyle w:val="Odsekzoznamu1"/>
        <w:widowControl/>
        <w:jc w:val="both"/>
        <w:rPr>
          <w:rFonts w:ascii="Inter" w:hAnsi="Inter"/>
          <w:sz w:val="21"/>
        </w:rPr>
      </w:pPr>
    </w:p>
    <w:p w14:paraId="6F8F82F5" w14:textId="77777777" w:rsidR="00A2518C" w:rsidRPr="00FE6A2F" w:rsidRDefault="00A2518C" w:rsidP="00A2518C">
      <w:pPr>
        <w:pStyle w:val="Odsekzoznamu1"/>
        <w:widowControl/>
        <w:ind w:left="0"/>
        <w:jc w:val="both"/>
        <w:rPr>
          <w:rFonts w:ascii="Inter" w:hAnsi="Inter"/>
          <w:sz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3FE6DCD2"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281143">
        <w:rPr>
          <w:rStyle w:val="Predvolenpsmoodseku1"/>
          <w:rFonts w:ascii="Inter" w:eastAsia="Inter" w:hAnsi="Inter" w:cs="Inter"/>
          <w:color w:val="0F161D"/>
          <w:sz w:val="21"/>
          <w:szCs w:val="21"/>
        </w:rPr>
        <w:t xml:space="preserve">Fair </w:t>
      </w:r>
      <w:proofErr w:type="spellStart"/>
      <w:r w:rsidR="00281143">
        <w:rPr>
          <w:rStyle w:val="Predvolenpsmoodseku1"/>
          <w:rFonts w:ascii="Inter" w:eastAsia="Inter" w:hAnsi="Inter" w:cs="Inter"/>
          <w:color w:val="0F161D"/>
          <w:sz w:val="21"/>
          <w:szCs w:val="21"/>
        </w:rPr>
        <w:t>Trade</w:t>
      </w:r>
      <w:proofErr w:type="spellEnd"/>
      <w:r w:rsidR="00281143">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2A205" w14:textId="77777777" w:rsidR="00C2354E" w:rsidRDefault="00C2354E">
      <w:pPr>
        <w:spacing w:after="0" w:line="240" w:lineRule="auto"/>
      </w:pPr>
      <w:r>
        <w:separator/>
      </w:r>
    </w:p>
  </w:endnote>
  <w:endnote w:type="continuationSeparator" w:id="0">
    <w:p w14:paraId="4DA69708" w14:textId="77777777" w:rsidR="00C2354E" w:rsidRDefault="00C2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AB949" w14:textId="77777777" w:rsidR="00C2354E" w:rsidRDefault="00C2354E">
      <w:pPr>
        <w:spacing w:after="0" w:line="240" w:lineRule="auto"/>
      </w:pPr>
      <w:r>
        <w:separator/>
      </w:r>
    </w:p>
  </w:footnote>
  <w:footnote w:type="continuationSeparator" w:id="0">
    <w:p w14:paraId="5EE2B52F" w14:textId="77777777" w:rsidR="00C2354E" w:rsidRDefault="00C235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B3D6E"/>
    <w:rsid w:val="00177FAD"/>
    <w:rsid w:val="001E445C"/>
    <w:rsid w:val="00275ACE"/>
    <w:rsid w:val="00281143"/>
    <w:rsid w:val="0028673B"/>
    <w:rsid w:val="00310CC2"/>
    <w:rsid w:val="003503AD"/>
    <w:rsid w:val="00376855"/>
    <w:rsid w:val="003E5746"/>
    <w:rsid w:val="00442329"/>
    <w:rsid w:val="00454A1B"/>
    <w:rsid w:val="004558ED"/>
    <w:rsid w:val="00593516"/>
    <w:rsid w:val="005E1B13"/>
    <w:rsid w:val="005F7B6E"/>
    <w:rsid w:val="00630F4C"/>
    <w:rsid w:val="006B51A4"/>
    <w:rsid w:val="007C3D50"/>
    <w:rsid w:val="00854F4D"/>
    <w:rsid w:val="008614A4"/>
    <w:rsid w:val="009E39FB"/>
    <w:rsid w:val="00A2518C"/>
    <w:rsid w:val="00B15772"/>
    <w:rsid w:val="00B16B7F"/>
    <w:rsid w:val="00B54245"/>
    <w:rsid w:val="00BC071B"/>
    <w:rsid w:val="00C054E7"/>
    <w:rsid w:val="00C2354E"/>
    <w:rsid w:val="00C972C6"/>
    <w:rsid w:val="00D233D4"/>
    <w:rsid w:val="00DF27E2"/>
    <w:rsid w:val="00E32402"/>
    <w:rsid w:val="00ED5910"/>
    <w:rsid w:val="00F03D8A"/>
    <w:rsid w:val="00F91DB8"/>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E32402"/>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6344</Words>
  <Characters>36166</Characters>
  <Application>Microsoft Office Word</Application>
  <DocSecurity>4</DocSecurity>
  <Lines>301</Lines>
  <Paragraphs>84</Paragraphs>
  <ScaleCrop>false</ScaleCrop>
  <Company/>
  <LinksUpToDate>false</LinksUpToDate>
  <CharactersWithSpaces>42426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2025-10-31T09:49:00Z</dcterms:created>
  <dcterms:modified xsi:type="dcterms:W3CDTF">2025-10-31T09:49:00Z</dcterms:modified>
</cp:coreProperties>
</file>